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6280DAA9" w:rsidR="00AB2967" w:rsidRPr="005C404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5C404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5B75AE" w:rsidRPr="00C70457">
        <w:rPr>
          <w:rFonts w:ascii="Book Antiqua" w:eastAsia="Calibri" w:hAnsi="Book Antiqua" w:cs="Arial"/>
          <w:b/>
          <w:bCs/>
          <w:sz w:val="28"/>
          <w:szCs w:val="28"/>
        </w:rPr>
        <w:t>Silnice III/340 30 Ostřešany – ETAPA 1</w:t>
      </w:r>
      <w:r w:rsidRPr="005C404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3FDF2BB" w14:textId="7A7992A6" w:rsidR="3B2B6EAF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 – TECHNICKÁ</w:t>
      </w: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1C54B9" w:rsidRDefault="00477A76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Technická specifikace je tvořena právními a technickými předpisy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ČR a souvisejícími dokumenty,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vydávanými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Ministerstvem dopravy,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ÚNMZ a ČAS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a technickou politikou Ministerstva dopravy.</w:t>
      </w:r>
      <w:r w:rsidR="00992C36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07894EDE" w14:textId="77777777" w:rsidR="005B75AE" w:rsidRPr="001C54B9" w:rsidRDefault="005B75AE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1948C759" w14:textId="0095A28B" w:rsidR="00AB2967" w:rsidRPr="001C54B9" w:rsidRDefault="00DA72D5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Objednatel dává Zhotoviteli na vědomí, že </w:t>
      </w:r>
      <w:r w:rsidR="009E4D2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tento dokument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tvoří </w:t>
      </w:r>
      <w:r w:rsidR="4432F2EA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echnickou specifikaci. </w:t>
      </w:r>
      <w:r w:rsidR="008330F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18146A3D" w14:textId="77777777" w:rsidR="00AB2967" w:rsidRPr="001C54B9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1C54B9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FFCB113" w14:textId="4ADBD760" w:rsidR="00DA72D5" w:rsidRPr="001C54B9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Přehled jednotlivých kapitol TKP tvořících Technickou specifikaci</w:t>
      </w:r>
      <w:r w:rsidR="00103D64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Jednotlivé kapitoly TKP jsou volně dostupné v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elektronick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podob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na webov</w:t>
      </w:r>
      <w:r w:rsidR="00CC56B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é adrese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60084422" w14:textId="1B2731CA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 – 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Pr="001C54B9" w:rsidRDefault="00DA72D5" w:rsidP="002324C7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Objednatel dává Zhotoviteli</w:t>
      </w:r>
      <w:r w:rsidR="3697FB0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na vědomí, že součástí</w:t>
      </w:r>
      <w:r w:rsidR="0B65D8D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Technické specifikace</w:t>
      </w:r>
      <w:r w:rsidR="3674256B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jsou tyto následující dokumenty, které budou použity při realizaci Stavby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. </w:t>
      </w:r>
      <w:bookmarkStart w:id="0" w:name="_Hlk65760901"/>
      <w:r w:rsidR="005C678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Tyto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dokumenty jsou dostupné v Elektronickém nástroji na </w:t>
      </w:r>
      <w:r w:rsidR="0020550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webové adrese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  <w:hyperlink r:id="rId11" w:history="1">
        <w:r w:rsidR="00987D7E" w:rsidRPr="001C54B9">
          <w:rPr>
            <w:rStyle w:val="Hypertextovodkaz"/>
            <w:rFonts w:ascii="Book Antiqua" w:eastAsia="Times New Roman" w:hAnsi="Book Antiqua" w:cs="Segoe UI"/>
            <w:sz w:val="24"/>
            <w:szCs w:val="24"/>
            <w:lang w:eastAsia="cs-CZ"/>
          </w:rPr>
          <w:t>https://ezak.suspk.cz/document_public.html</w:t>
        </w:r>
      </w:hyperlink>
      <w:bookmarkEnd w:id="0"/>
      <w:r w:rsidR="00987D7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</w:p>
    <w:p w14:paraId="21050A6C" w14:textId="77777777" w:rsidR="00D90602" w:rsidRPr="001C54B9" w:rsidRDefault="00D90602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5B69871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 – Výzva k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ed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staveni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A70E974" w14:textId="2C24883B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2 – Zápis o předání a převzetí staveniště </w:t>
      </w:r>
      <w:r w:rsidR="00DC6FC8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58B8EE6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3 – Změnový list </w:t>
      </w:r>
    </w:p>
    <w:p w14:paraId="499E57DB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4 – Rozpis ocenění změn položek </w:t>
      </w:r>
    </w:p>
    <w:p w14:paraId="5A9D4B1E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5 – Přehled změn stavby </w:t>
      </w:r>
    </w:p>
    <w:p w14:paraId="5F57A09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6 – Evidenční list pro vyhrazené změny </w:t>
      </w:r>
    </w:p>
    <w:p w14:paraId="3FB83012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7 – Pozvánka na kontrolní den </w:t>
      </w:r>
    </w:p>
    <w:p w14:paraId="1819085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8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kontroln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ho dne </w:t>
      </w:r>
    </w:p>
    <w:p w14:paraId="1362D23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9 – Prezenční listina </w:t>
      </w:r>
    </w:p>
    <w:p w14:paraId="5127808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10 – Předávací protokol dokumentace skutečného provedení stavby </w:t>
      </w:r>
    </w:p>
    <w:p w14:paraId="737B11E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11 – Předávací protokol stavby </w:t>
      </w:r>
    </w:p>
    <w:p w14:paraId="536BFBED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12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m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stn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ho 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0ACA7E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13 – Předávací protokol </w:t>
      </w:r>
    </w:p>
    <w:p w14:paraId="1B714E1A" w14:textId="008CFDF9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14 – Předávací protokol projektové dokumentace</w:t>
      </w:r>
    </w:p>
    <w:p w14:paraId="0C9CE92E" w14:textId="7A4EF5D0" w:rsidR="00B25C42" w:rsidRPr="001C54B9" w:rsidRDefault="00EC3E5B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EA39F41" w14:textId="6F142319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 – 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Pr="001C54B9" w:rsidRDefault="00DA72D5" w:rsidP="00FF3264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5430810F" w:rsidR="009374DA" w:rsidRPr="004C7A0E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83F1A" w:rsidRPr="004C7A0E">
        <w:rPr>
          <w:rFonts w:ascii="Book Antiqua" w:hAnsi="Book Antiqua" w:cs="Segoe UI"/>
          <w:lang w:eastAsia="cs-CZ"/>
        </w:rPr>
        <w:t xml:space="preserve">Stavba bude probíhat za </w:t>
      </w:r>
      <w:r w:rsidR="00AD251A">
        <w:rPr>
          <w:rFonts w:ascii="Book Antiqua" w:hAnsi="Book Antiqua" w:cs="Segoe UI"/>
          <w:lang w:eastAsia="cs-CZ"/>
        </w:rPr>
        <w:t>úplné</w:t>
      </w:r>
      <w:r w:rsidR="000B1F6F" w:rsidRPr="00D12BF4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1C7214F8" w:rsidR="00DA72D5" w:rsidRPr="00A74A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FB65FA" w:rsidRPr="00FB65FA">
        <w:rPr>
          <w:rFonts w:ascii="Book Antiqua" w:eastAsia="Calibri" w:hAnsi="Book Antiqua" w:cs="Arial"/>
          <w:b/>
          <w:bCs/>
          <w:sz w:val="22"/>
          <w:szCs w:val="22"/>
        </w:rPr>
        <w:t>Silnice III/340 30 Ostřešany – ETAPA 1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1C54B9">
      <w:pPr>
        <w:pStyle w:val="Odstavecseseznamem"/>
        <w:numPr>
          <w:ilvl w:val="0"/>
          <w:numId w:val="22"/>
        </w:numPr>
        <w:tabs>
          <w:tab w:val="left" w:pos="567"/>
        </w:tabs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2C460367" w14:textId="79A335FE" w:rsidR="003A7699" w:rsidRDefault="003A7699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C9C0314" w14:textId="723C1FD4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– 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BF7265">
      <w:pPr>
        <w:spacing w:after="0" w:line="240" w:lineRule="auto"/>
        <w:ind w:left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4C38FA0E" w:rsidR="00DA72D5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Objednatele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bude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Zhotovitelem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převezen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 protokolárně uložen na</w:t>
      </w:r>
      <w:r w:rsidR="00E81C3E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skládku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BB10A0">
        <w:rPr>
          <w:rFonts w:ascii="Book Antiqua" w:hAnsi="Book Antiqua" w:cs="Segoe UI"/>
          <w:lang w:eastAsia="cs-CZ"/>
        </w:rPr>
        <w:t xml:space="preserve"> </w:t>
      </w:r>
      <w:r w:rsidR="007A52A6">
        <w:rPr>
          <w:rFonts w:ascii="Book Antiqua" w:hAnsi="Book Antiqua" w:cs="Segoe UI"/>
          <w:lang w:eastAsia="cs-CZ"/>
        </w:rPr>
        <w:t>Pardubice</w:t>
      </w:r>
      <w:r w:rsidR="00DA3E3E" w:rsidRPr="00BB10A0">
        <w:rPr>
          <w:rFonts w:ascii="Book Antiqua" w:hAnsi="Book Antiqua" w:cs="Segoe UI"/>
          <w:lang w:eastAsia="cs-CZ"/>
        </w:rPr>
        <w:t xml:space="preserve"> (</w:t>
      </w:r>
      <w:r w:rsidR="002745A6" w:rsidRPr="00A6458D">
        <w:rPr>
          <w:rFonts w:ascii="Book Antiqua" w:hAnsi="Book Antiqua" w:cs="Segoe UI"/>
          <w:lang w:eastAsia="cs-CZ"/>
        </w:rPr>
        <w:t>https://www.suspk.cz/</w:t>
      </w:r>
      <w:proofErr w:type="spellStart"/>
      <w:r w:rsidR="007A52A6" w:rsidRPr="00A6458D">
        <w:rPr>
          <w:rFonts w:ascii="Book Antiqua" w:hAnsi="Book Antiqua" w:cs="Segoe UI"/>
          <w:lang w:eastAsia="cs-CZ"/>
        </w:rPr>
        <w:t>pardubice</w:t>
      </w:r>
      <w:proofErr w:type="spellEnd"/>
      <w:r w:rsidR="00DA3E3E" w:rsidRPr="00BB10A0">
        <w:rPr>
          <w:rFonts w:ascii="Book Antiqua" w:hAnsi="Book Antiqua" w:cs="Segoe UI"/>
          <w:lang w:eastAsia="cs-CZ"/>
        </w:rPr>
        <w:t>)</w:t>
      </w:r>
      <w:r w:rsidR="00392BA1" w:rsidRPr="00A6458D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CDE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m </w:t>
      </w:r>
      <w:r w:rsidRPr="00BB10A0">
        <w:rPr>
          <w:rFonts w:ascii="Book Antiqua" w:hAnsi="Book Antiqua" w:cs="Segoe UI"/>
          <w:lang w:eastAsia="cs-CZ"/>
        </w:rPr>
        <w:lastRenderedPageBreak/>
        <w:t>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Zhotovitel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pad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Součástí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Objednatel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Geometrický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výstupní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79DF6EA" w14:textId="77777777" w:rsidR="0040295B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42B7117F" w14:textId="496BB32A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4270CF5" w14:textId="77777777" w:rsidR="00C07A8A" w:rsidRPr="00FE4EF5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Pr="00FE4EF5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BA6B61D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C07A8A">
        <w:rPr>
          <w:rStyle w:val="normaltextrun"/>
          <w:rFonts w:ascii="Book Antiqua" w:hAnsi="Book Antiqua" w:cs="Book Antiqua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C07A8A">
        <w:rPr>
          <w:rStyle w:val="spellingerror"/>
          <w:rFonts w:ascii="Book Antiqua" w:hAnsi="Book Antiqua" w:cs="Segoe UI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C07A8A">
        <w:rPr>
          <w:rStyle w:val="spellingerror"/>
          <w:rFonts w:ascii="Book Antiqua" w:hAnsi="Book Antiqua" w:cs="Segoe UI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C07A8A">
        <w:rPr>
          <w:rStyle w:val="eop"/>
          <w:rFonts w:ascii="Book Antiqua" w:hAnsi="Book Antiqua" w:cs="Segoe UI"/>
        </w:rPr>
        <w:t> </w:t>
      </w:r>
    </w:p>
    <w:p w14:paraId="5B1C50FD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C07A8A">
        <w:rPr>
          <w:rStyle w:val="eop"/>
          <w:rFonts w:ascii="Book Antiqua" w:hAnsi="Book Antiqua" w:cs="Segoe UI"/>
        </w:rPr>
        <w:t> </w:t>
      </w:r>
    </w:p>
    <w:p w14:paraId="685BE31B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C07A8A">
        <w:rPr>
          <w:rStyle w:val="eop"/>
          <w:rFonts w:ascii="Book Antiqua" w:hAnsi="Book Antiqua" w:cs="Segoe UI"/>
        </w:rPr>
        <w:t> </w:t>
      </w:r>
    </w:p>
    <w:p w14:paraId="282483E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1BE55A36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48C297EB" w14:textId="491D8B56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C4AE517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>
        <w:rPr>
          <w:rStyle w:val="eop"/>
          <w:rFonts w:ascii="Book Antiqua" w:hAnsi="Book Antiqua" w:cs="Segoe UI"/>
        </w:rPr>
        <w:t> </w:t>
      </w:r>
    </w:p>
    <w:p w14:paraId="10439194" w14:textId="3910BA73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C07A8A">
        <w:rPr>
          <w:rStyle w:val="spellingerror"/>
          <w:rFonts w:ascii="Book Antiqua" w:hAnsi="Book Antiqua" w:cs="Segoe UI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C07A8A">
        <w:rPr>
          <w:rStyle w:val="eop"/>
          <w:rFonts w:ascii="Book Antiqua" w:hAnsi="Book Antiqua" w:cs="Segoe UI"/>
        </w:rPr>
        <w:t> </w:t>
      </w:r>
    </w:p>
    <w:p w14:paraId="0B3495BD" w14:textId="77777777" w:rsidR="00C07A8A" w:rsidRDefault="00C07A8A" w:rsidP="001C54B9">
      <w:pPr>
        <w:pStyle w:val="paragraph"/>
        <w:numPr>
          <w:ilvl w:val="0"/>
          <w:numId w:val="14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>
        <w:rPr>
          <w:rStyle w:val="eop"/>
          <w:rFonts w:ascii="Book Antiqua" w:hAnsi="Book Antiqua" w:cs="Segoe UI"/>
        </w:rPr>
        <w:t> </w:t>
      </w:r>
    </w:p>
    <w:p w14:paraId="7B612542" w14:textId="32184DD8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>
        <w:rPr>
          <w:rStyle w:val="eop"/>
          <w:rFonts w:ascii="Book Antiqua" w:hAnsi="Book Antiqua" w:cs="Segoe UI"/>
        </w:rPr>
        <w:t> </w:t>
      </w:r>
    </w:p>
    <w:p w14:paraId="0C3DC72B" w14:textId="77777777" w:rsidR="00C07A8A" w:rsidRDefault="00C07A8A" w:rsidP="001C54B9">
      <w:pPr>
        <w:pStyle w:val="paragraph"/>
        <w:numPr>
          <w:ilvl w:val="0"/>
          <w:numId w:val="15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>
        <w:rPr>
          <w:rStyle w:val="eop"/>
          <w:rFonts w:ascii="Book Antiqua" w:hAnsi="Book Antiqua" w:cs="Segoe UI"/>
        </w:rPr>
        <w:t> </w:t>
      </w:r>
    </w:p>
    <w:p w14:paraId="390E621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>
        <w:rPr>
          <w:rStyle w:val="normaltextrun"/>
          <w:rFonts w:ascii="Book Antiqua" w:hAnsi="Book Antiqua" w:cs="Book Antiqua"/>
        </w:rPr>
        <w:t>ý</w:t>
      </w:r>
      <w:r>
        <w:rPr>
          <w:rStyle w:val="normaltextrun"/>
          <w:rFonts w:ascii="Book Antiqua" w:hAnsi="Book Antiqua" w:cs="Segoe UI"/>
        </w:rPr>
        <w:t>m slo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k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m. </w:t>
      </w:r>
      <w:r>
        <w:rPr>
          <w:rStyle w:val="eop"/>
          <w:rFonts w:ascii="Book Antiqua" w:hAnsi="Book Antiqua" w:cs="Segoe UI"/>
        </w:rPr>
        <w:t> </w:t>
      </w:r>
    </w:p>
    <w:p w14:paraId="77D5B8EF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>
        <w:rPr>
          <w:rStyle w:val="eop"/>
          <w:rFonts w:ascii="Book Antiqua" w:hAnsi="Book Antiqua" w:cs="Segoe UI"/>
        </w:rPr>
        <w:t> </w:t>
      </w:r>
    </w:p>
    <w:p w14:paraId="40BD8E3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>
        <w:rPr>
          <w:rStyle w:val="eop"/>
          <w:rFonts w:ascii="Book Antiqua" w:hAnsi="Book Antiqua" w:cs="Segoe UI"/>
        </w:rPr>
        <w:t> </w:t>
      </w:r>
    </w:p>
    <w:p w14:paraId="4305749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>
        <w:rPr>
          <w:rStyle w:val="eop"/>
          <w:rFonts w:ascii="Book Antiqua" w:hAnsi="Book Antiqua" w:cs="Segoe UI"/>
        </w:rPr>
        <w:t> </w:t>
      </w:r>
    </w:p>
    <w:p w14:paraId="435605C4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>
        <w:rPr>
          <w:rStyle w:val="eop"/>
          <w:rFonts w:ascii="Book Antiqua" w:hAnsi="Book Antiqua" w:cs="Segoe UI"/>
        </w:rPr>
        <w:t> </w:t>
      </w:r>
    </w:p>
    <w:p w14:paraId="56280C4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>
        <w:rPr>
          <w:rStyle w:val="eop"/>
          <w:rFonts w:ascii="Book Antiqua" w:hAnsi="Book Antiqua" w:cs="Segoe UI"/>
        </w:rPr>
        <w:t> </w:t>
      </w:r>
    </w:p>
    <w:p w14:paraId="596C55C9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>
        <w:rPr>
          <w:rStyle w:val="eop"/>
          <w:rFonts w:ascii="Book Antiqua" w:hAnsi="Book Antiqua" w:cs="Segoe UI"/>
        </w:rPr>
        <w:t> </w:t>
      </w:r>
    </w:p>
    <w:p w14:paraId="2C23F73B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>
        <w:rPr>
          <w:rStyle w:val="eop"/>
          <w:rFonts w:ascii="Book Antiqua" w:hAnsi="Book Antiqua" w:cs="Segoe UI"/>
        </w:rPr>
        <w:t> </w:t>
      </w:r>
    </w:p>
    <w:p w14:paraId="7AD06BE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>
        <w:rPr>
          <w:rStyle w:val="eop"/>
          <w:rFonts w:ascii="Book Antiqua" w:hAnsi="Book Antiqua" w:cs="Segoe UI"/>
        </w:rPr>
        <w:t> </w:t>
      </w:r>
    </w:p>
    <w:p w14:paraId="28C82BC0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</w:t>
      </w:r>
      <w:r w:rsidRPr="00210496">
        <w:t>.</w:t>
      </w: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22432C7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>
        <w:rPr>
          <w:rStyle w:val="eop"/>
          <w:rFonts w:ascii="Book Antiqua" w:hAnsi="Book Antiqua" w:cs="Segoe UI"/>
        </w:rPr>
        <w:t> </w:t>
      </w:r>
    </w:p>
    <w:p w14:paraId="060D57D4" w14:textId="4CE3AA0A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>
        <w:rPr>
          <w:rStyle w:val="eop"/>
          <w:rFonts w:ascii="Book Antiqua" w:hAnsi="Book Antiqua" w:cs="Segoe UI"/>
        </w:rPr>
        <w:t> </w:t>
      </w:r>
    </w:p>
    <w:p w14:paraId="48EF12E4" w14:textId="684DC62E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>
        <w:rPr>
          <w:rStyle w:val="contextualspellingandgrammarerror"/>
          <w:rFonts w:ascii="Book Antiqua" w:hAnsi="Book Antiqua" w:cs="Segoe UI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>
        <w:rPr>
          <w:rStyle w:val="eop"/>
          <w:rFonts w:ascii="Book Antiqua" w:hAnsi="Book Antiqua" w:cs="Segoe UI"/>
        </w:rPr>
        <w:t> </w:t>
      </w:r>
    </w:p>
    <w:p w14:paraId="16B49B7C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83031D4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0F60EB2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AB592FD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1D8FAF8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D99C310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62D3717E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ins w:id="1" w:author="Šimon Dvořák" w:date="2024-03-01T13:40:00Z">
        <w:r w:rsidR="00210496">
          <w:rPr>
            <w:rStyle w:val="normaltextrun"/>
            <w:rFonts w:ascii="Book Antiqua" w:hAnsi="Book Antiqua" w:cs="Segoe UI"/>
          </w:rPr>
          <w:t>:</w:t>
        </w:r>
      </w:ins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05318BA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39C6569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>
        <w:rPr>
          <w:rStyle w:val="eop"/>
          <w:rFonts w:ascii="Book Antiqua" w:hAnsi="Book Antiqua" w:cs="Segoe UI"/>
        </w:rPr>
        <w:t> </w:t>
      </w:r>
    </w:p>
    <w:p w14:paraId="38936B65" w14:textId="3F0B3A0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VMV </w:t>
      </w:r>
      <w:proofErr w:type="spellStart"/>
      <w:r w:rsidRPr="001C54B9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>
        <w:rPr>
          <w:rStyle w:val="eop"/>
          <w:rFonts w:ascii="Book Antiqua" w:hAnsi="Book Antiqua" w:cs="Segoe UI"/>
        </w:rPr>
        <w:t> </w:t>
      </w:r>
    </w:p>
    <w:p w14:paraId="0A8BC73A" w14:textId="38BF0789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 xml:space="preserve">zákon č. 300/2008 Sb., o elektronických úkonech a autorizované konverzi </w:t>
      </w:r>
      <w:r w:rsidRPr="001C54B9">
        <w:rPr>
          <w:rStyle w:val="normaltextrun"/>
        </w:rPr>
        <w:t>dokumentů</w:t>
      </w:r>
      <w:r>
        <w:rPr>
          <w:rStyle w:val="normaltextrun"/>
          <w:rFonts w:ascii="Book Antiqua" w:hAnsi="Book Antiqua" w:cs="Segoe UI"/>
        </w:rPr>
        <w:t>;</w:t>
      </w:r>
      <w:r>
        <w:rPr>
          <w:rStyle w:val="eop"/>
          <w:rFonts w:ascii="Book Antiqua" w:hAnsi="Book Antiqua" w:cs="Segoe UI"/>
        </w:rPr>
        <w:t> </w:t>
      </w:r>
    </w:p>
    <w:p w14:paraId="2F66C520" w14:textId="631B5A34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 w:rsidRPr="001C54B9">
        <w:rPr>
          <w:rStyle w:val="normaltextrun"/>
        </w:rPr>
        <w:t>vyhláška</w:t>
      </w:r>
      <w:r>
        <w:rPr>
          <w:rStyle w:val="normaltextrun"/>
          <w:rFonts w:ascii="Book Antiqua" w:hAnsi="Book Antiqua" w:cs="Segoe UI"/>
        </w:rPr>
        <w:t xml:space="preserve"> č. 193/2009 Sb., o stanovení podrobností provádění autorizované konverze dokumentů; </w:t>
      </w:r>
      <w:r>
        <w:rPr>
          <w:rStyle w:val="eop"/>
          <w:rFonts w:ascii="Book Antiqua" w:hAnsi="Book Antiqua" w:cs="Segoe UI"/>
        </w:rPr>
        <w:t> </w:t>
      </w:r>
    </w:p>
    <w:p w14:paraId="14A53A4A" w14:textId="06397C75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 w:rsidRPr="001C54B9">
        <w:rPr>
          <w:rStyle w:val="normaltextrun"/>
        </w:rPr>
        <w:t>zákon</w:t>
      </w:r>
      <w:r>
        <w:rPr>
          <w:rStyle w:val="normaltextrun"/>
          <w:rFonts w:ascii="Book Antiqua" w:hAnsi="Book Antiqua" w:cs="Segoe UI"/>
        </w:rPr>
        <w:t xml:space="preserve"> č. 365/2000 Sb., o informačních systémech veřejné správy a o změně některých dalších zákonů; </w:t>
      </w:r>
      <w:r>
        <w:rPr>
          <w:rStyle w:val="eop"/>
          <w:rFonts w:ascii="Book Antiqua" w:hAnsi="Book Antiqua" w:cs="Segoe UI"/>
        </w:rPr>
        <w:t> </w:t>
      </w:r>
    </w:p>
    <w:p w14:paraId="21B9DE4F" w14:textId="77D92752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>
        <w:rPr>
          <w:rStyle w:val="eop"/>
          <w:rFonts w:ascii="Book Antiqua" w:hAnsi="Book Antiqua" w:cs="Segoe UI"/>
        </w:rPr>
        <w:t> </w:t>
      </w:r>
    </w:p>
    <w:p w14:paraId="729243BA" w14:textId="65ECAE4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297/2016 Sb., o službách vytvářejících důvěru pro elektronické</w:t>
      </w:r>
      <w:r w:rsidR="001C54B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transakce;</w:t>
      </w:r>
      <w:r>
        <w:rPr>
          <w:rStyle w:val="eop"/>
          <w:rFonts w:ascii="Book Antiqua" w:hAnsi="Book Antiqua" w:cs="Segoe UI"/>
        </w:rPr>
        <w:t> </w:t>
      </w:r>
    </w:p>
    <w:p w14:paraId="703D3E43" w14:textId="03CE583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>
        <w:rPr>
          <w:rStyle w:val="eop"/>
          <w:rFonts w:ascii="Book Antiqua" w:hAnsi="Book Antiqua" w:cs="Segoe UI"/>
        </w:rPr>
        <w:t> </w:t>
      </w:r>
    </w:p>
    <w:p w14:paraId="788A8EBE" w14:textId="77777777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>
        <w:rPr>
          <w:rStyle w:val="eop"/>
          <w:rFonts w:ascii="Book Antiqua" w:hAnsi="Book Antiqua" w:cs="Segoe UI"/>
        </w:rPr>
        <w:t> </w:t>
      </w:r>
    </w:p>
    <w:p w14:paraId="7692F958" w14:textId="0AC937D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473917AA" w14:textId="77777777" w:rsidR="00280FEF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Dohoda o předčasném užívání díla, </w:t>
      </w:r>
    </w:p>
    <w:p w14:paraId="653F9097" w14:textId="4F7B45FF" w:rsidR="007D7F36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sekce nebo části díla</w:t>
      </w:r>
    </w:p>
    <w:p w14:paraId="3A6424EE" w14:textId="77777777" w:rsidR="00280FEF" w:rsidRDefault="00280FEF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60D73048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lastRenderedPageBreak/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2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2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3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3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1045EEC8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687015" w:rsidRPr="00687015">
        <w:rPr>
          <w:rFonts w:ascii="Book Antiqua" w:eastAsia="Calibri" w:hAnsi="Book Antiqua" w:cs="Arial"/>
          <w:b/>
          <w:bCs/>
          <w:sz w:val="24"/>
          <w:szCs w:val="24"/>
        </w:rPr>
        <w:t>Silnice III/340 30 Ostřešany – ETAPA 1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0679560D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C91942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687015" w:rsidRPr="00687015">
        <w:rPr>
          <w:rFonts w:ascii="Book Antiqua" w:eastAsia="Calibri" w:hAnsi="Book Antiqua" w:cs="Arial"/>
          <w:b/>
          <w:bCs/>
          <w:sz w:val="24"/>
          <w:szCs w:val="24"/>
        </w:rPr>
        <w:t>Silnice III/340 30 Ostřešany – ETAPA 1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19BB882A" w:rsidR="00AB2967" w:rsidRPr="00D3632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Book Antiqua"/>
          <w:lang w:eastAsia="cs-CZ"/>
        </w:rPr>
      </w:pPr>
      <w:r w:rsidRPr="00D36326">
        <w:rPr>
          <w:rFonts w:ascii="Book Antiqua" w:hAnsi="Book Antiqua" w:cs="Arial"/>
          <w:lang w:eastAsia="cs-CZ"/>
        </w:rPr>
        <w:t>Předmětem této Dohody je</w:t>
      </w:r>
      <w:r w:rsidRPr="00D36326">
        <w:rPr>
          <w:rFonts w:ascii="Book Antiqua" w:hAnsi="Book Antiqua" w:cs="Arial"/>
          <w:color w:val="FF0000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souhrn podmínek, právních jednání a opatření vedoucích k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zaji</w:t>
      </w:r>
      <w:r w:rsidRPr="00D36326">
        <w:rPr>
          <w:rFonts w:ascii="Book Antiqua" w:hAnsi="Book Antiqua" w:cs="Book Antiqua"/>
          <w:lang w:eastAsia="cs-CZ"/>
        </w:rPr>
        <w:t>š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a bezprobl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mov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mu pr</w:t>
      </w:r>
      <w:r w:rsidRPr="00D36326">
        <w:rPr>
          <w:rFonts w:ascii="Book Antiqua" w:hAnsi="Book Antiqua" w:cs="Book Antiqua"/>
          <w:lang w:eastAsia="cs-CZ"/>
        </w:rPr>
        <w:t>ů</w:t>
      </w:r>
      <w:r w:rsidRPr="00D36326">
        <w:rPr>
          <w:rFonts w:ascii="Book Antiqua" w:hAnsi="Book Antiqua" w:cs="Arial"/>
          <w:lang w:eastAsia="cs-CZ"/>
        </w:rPr>
        <w:t>b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hu p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ed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asn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ho u</w:t>
      </w:r>
      <w:r w:rsidRPr="00D36326">
        <w:rPr>
          <w:rFonts w:ascii="Book Antiqua" w:hAnsi="Book Antiqua" w:cs="Book Antiqua"/>
          <w:lang w:eastAsia="cs-CZ"/>
        </w:rPr>
        <w:t>ží</w:t>
      </w: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D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la.</w:t>
      </w:r>
      <w:r w:rsidRPr="00D36326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38569EE7" w:rsidR="00AB2967" w:rsidRPr="001B00D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61807A61" w:rsidR="00AB2967" w:rsidRPr="00D3632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 xml:space="preserve">odstavci 2 </w:t>
      </w:r>
      <w:r w:rsidR="00000D09" w:rsidRPr="00D36326">
        <w:rPr>
          <w:rFonts w:ascii="Book Antiqua" w:hAnsi="Book Antiqua" w:cs="Arial"/>
          <w:lang w:eastAsia="cs-CZ"/>
        </w:rPr>
        <w:t xml:space="preserve">článku </w:t>
      </w:r>
      <w:r w:rsidRPr="00D36326">
        <w:rPr>
          <w:rFonts w:ascii="Book Antiqua" w:hAnsi="Book Antiqua" w:cs="Arial"/>
          <w:lang w:eastAsia="cs-CZ"/>
        </w:rPr>
        <w:t xml:space="preserve"> II., skute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ch pot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eb dal</w:t>
      </w:r>
      <w:r w:rsidRPr="00D36326">
        <w:rPr>
          <w:rFonts w:ascii="Book Antiqua" w:hAnsi="Book Antiqua" w:cs="Book Antiqua"/>
          <w:lang w:eastAsia="cs-CZ"/>
        </w:rPr>
        <w:t>ší</w:t>
      </w:r>
      <w:r w:rsidRPr="00D36326">
        <w:rPr>
          <w:rFonts w:ascii="Book Antiqua" w:hAnsi="Book Antiqua" w:cs="Arial"/>
          <w:lang w:eastAsia="cs-CZ"/>
        </w:rPr>
        <w:t xml:space="preserve"> v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stavby dle Harmonogramu ve smyslu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Pod </w:t>
      </w:r>
      <w:r w:rsidRPr="00D36326">
        <w:rPr>
          <w:rFonts w:ascii="Book Antiqua" w:hAnsi="Book Antiqua" w:cs="Book Antiqua"/>
          <w:lang w:eastAsia="cs-CZ"/>
        </w:rPr>
        <w:t>–</w:t>
      </w:r>
      <w:r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B90A13" w:rsidRPr="00D36326">
        <w:rPr>
          <w:rFonts w:ascii="Book Antiqua" w:hAnsi="Book Antiqua" w:cs="Arial"/>
          <w:lang w:eastAsia="cs-CZ"/>
        </w:rPr>
        <w:t>7</w:t>
      </w:r>
      <w:r w:rsidRPr="00D36326">
        <w:rPr>
          <w:rFonts w:ascii="Book Antiqua" w:hAnsi="Book Antiqua" w:cs="Arial"/>
          <w:lang w:eastAsia="cs-CZ"/>
        </w:rPr>
        <w:t>.</w:t>
      </w:r>
      <w:r w:rsidR="00B90A13" w:rsidRPr="00D36326">
        <w:rPr>
          <w:rFonts w:ascii="Book Antiqua" w:hAnsi="Book Antiqua" w:cs="Arial"/>
          <w:lang w:eastAsia="cs-CZ"/>
        </w:rPr>
        <w:t>2</w:t>
      </w:r>
      <w:r w:rsidRPr="00D36326">
        <w:rPr>
          <w:rFonts w:ascii="Book Antiqua" w:hAnsi="Book Antiqua" w:cs="Arial"/>
          <w:lang w:eastAsia="cs-CZ"/>
        </w:rPr>
        <w:t xml:space="preserve"> Smluvn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ch podm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nek a po vz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jemn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 xml:space="preserve"> shod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 xml:space="preserve"> stran 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Dohody, Objednatel</w:t>
      </w:r>
      <w:r w:rsidR="00DD6AAF"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Arial"/>
          <w:lang w:eastAsia="cs-CZ"/>
        </w:rPr>
        <w:t>i Zhotovitel souhlasí s předčasným užíváním Díla, a to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obdob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od</w:t>
      </w:r>
      <w:r w:rsidRPr="00D36326">
        <w:rPr>
          <w:rFonts w:ascii="Book Antiqua" w:hAnsi="Book Antiqua" w:cs="Book Antiqua"/>
          <w:lang w:eastAsia="cs-CZ"/>
        </w:rPr>
        <w:t> </w:t>
      </w:r>
      <w:r w:rsidRPr="00D3632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D36326">
        <w:rPr>
          <w:rFonts w:ascii="Book Antiqua" w:hAnsi="Book Antiqua" w:cs="Arial"/>
          <w:highlight w:val="yellow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, v souladu s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m Pod -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1317EA" w:rsidRPr="00D36326">
        <w:rPr>
          <w:rFonts w:ascii="Book Antiqua" w:hAnsi="Book Antiqua" w:cs="Arial"/>
          <w:lang w:eastAsia="cs-CZ"/>
        </w:rPr>
        <w:t>8</w:t>
      </w:r>
      <w:r w:rsidRPr="00D36326">
        <w:rPr>
          <w:rFonts w:ascii="Book Antiqua" w:hAnsi="Book Antiqua" w:cs="Arial"/>
          <w:lang w:eastAsia="cs-CZ"/>
        </w:rPr>
        <w:t>.</w:t>
      </w:r>
      <w:r w:rsidR="001317EA" w:rsidRPr="00D36326">
        <w:rPr>
          <w:rFonts w:ascii="Book Antiqua" w:hAnsi="Book Antiqua" w:cs="Arial"/>
          <w:lang w:eastAsia="cs-CZ"/>
        </w:rPr>
        <w:t xml:space="preserve">3 </w:t>
      </w:r>
      <w:r w:rsidRPr="00D36326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6BF01943" w:rsidR="00AB2967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1707364F" w:rsidR="00AB2967" w:rsidRPr="001B00D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0BE31E70" w:rsidR="00AB2967" w:rsidRPr="00D3632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D36326">
        <w:rPr>
          <w:rFonts w:ascii="Book Antiqua" w:hAnsi="Book Antiqua" w:cs="Arial"/>
          <w:lang w:eastAsia="cs-CZ"/>
        </w:rPr>
        <w:br/>
      </w:r>
      <w:r w:rsidRPr="00D36326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1C54B9">
      <w:pPr>
        <w:spacing w:after="0" w:line="240" w:lineRule="auto"/>
        <w:ind w:left="426" w:hanging="426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7DA8D2FF" w:rsidR="00AB2967" w:rsidRPr="001B00D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AB1D4E0" w14:textId="47E83530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DE9E276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B95B1EA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5BD287B" w14:textId="77777777" w:rsidR="00D36326" w:rsidRPr="009A0FBB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9F1A2EA" w14:textId="77777777" w:rsidR="0039287E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63C209" w14:textId="4C36438A" w:rsidR="00AB2967" w:rsidRPr="00D36326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b/>
          <w:bCs/>
          <w:lang w:eastAsia="cs-CZ"/>
        </w:rPr>
        <w:lastRenderedPageBreak/>
        <w:t>Povinnosti Zhotovitele:</w:t>
      </w:r>
      <w:r w:rsidRPr="00D36326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0D91A79A" w:rsidR="00AB2967" w:rsidRPr="00D3632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souladu s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m Pod-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nku 1</w:t>
      </w:r>
      <w:r w:rsidR="00FA3343" w:rsidRPr="00D36326">
        <w:rPr>
          <w:rFonts w:ascii="Book Antiqua" w:hAnsi="Book Antiqua" w:cs="Arial"/>
          <w:lang w:eastAsia="cs-CZ"/>
        </w:rPr>
        <w:t>3</w:t>
      </w:r>
      <w:r w:rsidRPr="00D36326">
        <w:rPr>
          <w:rFonts w:ascii="Book Antiqua" w:hAnsi="Book Antiqua" w:cs="Arial"/>
          <w:lang w:eastAsia="cs-CZ"/>
        </w:rPr>
        <w:t>.</w:t>
      </w:r>
      <w:r w:rsidR="00FA3343" w:rsidRPr="00D36326">
        <w:rPr>
          <w:rFonts w:ascii="Book Antiqua" w:hAnsi="Book Antiqua" w:cs="Arial"/>
          <w:lang w:eastAsia="cs-CZ"/>
        </w:rPr>
        <w:t>1</w:t>
      </w:r>
      <w:r w:rsidRPr="00D36326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D36326">
        <w:rPr>
          <w:rFonts w:ascii="Book Antiqua" w:hAnsi="Book Antiqua" w:cs="Arial"/>
          <w:lang w:eastAsia="cs-CZ"/>
        </w:rPr>
        <w:t>.</w:t>
      </w:r>
      <w:r w:rsidRPr="00D36326">
        <w:rPr>
          <w:rFonts w:ascii="Book Antiqua" w:hAnsi="Book Antiqua" w:cs="Arial"/>
          <w:lang w:eastAsia="cs-CZ"/>
        </w:rPr>
        <w:t>  </w:t>
      </w:r>
    </w:p>
    <w:p w14:paraId="228A5030" w14:textId="355D350A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765E74E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464279C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031867B1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44A65C15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FBA63A4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7DEB6EBF" w:rsidR="00AB2967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Povinnosti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0872B3E3" w:rsidR="00AB2967" w:rsidRPr="00EB566A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EB566A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uveden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 xml:space="preserve"> D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la do p</w:t>
      </w:r>
      <w:r w:rsidRPr="00EB566A">
        <w:rPr>
          <w:rFonts w:ascii="Book Antiqua" w:hAnsi="Book Antiqua" w:cs="Book Antiqua"/>
          <w:lang w:eastAsia="cs-CZ"/>
        </w:rPr>
        <w:t>ř</w:t>
      </w:r>
      <w:r w:rsidRPr="00EB566A">
        <w:rPr>
          <w:rFonts w:ascii="Book Antiqua" w:hAnsi="Book Antiqua" w:cs="Arial"/>
          <w:lang w:eastAsia="cs-CZ"/>
        </w:rPr>
        <w:t>ed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asn</w:t>
      </w:r>
      <w:r w:rsidRPr="00EB566A">
        <w:rPr>
          <w:rFonts w:ascii="Book Antiqua" w:hAnsi="Book Antiqua" w:cs="Book Antiqua"/>
          <w:lang w:eastAsia="cs-CZ"/>
        </w:rPr>
        <w:t>é</w:t>
      </w:r>
      <w:r w:rsidRPr="00EB566A">
        <w:rPr>
          <w:rFonts w:ascii="Book Antiqua" w:hAnsi="Book Antiqua" w:cs="Arial"/>
          <w:lang w:eastAsia="cs-CZ"/>
        </w:rPr>
        <w:t>ho u</w:t>
      </w:r>
      <w:r w:rsidRPr="00EB566A">
        <w:rPr>
          <w:rFonts w:ascii="Book Antiqua" w:hAnsi="Book Antiqua" w:cs="Book Antiqua"/>
          <w:lang w:eastAsia="cs-CZ"/>
        </w:rPr>
        <w:t>ží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rFonts w:ascii="Book Antiqua" w:hAnsi="Book Antiqua" w:cs="Book Antiqua"/>
          <w:lang w:eastAsia="cs-CZ"/>
        </w:rPr>
        <w:t>á</w:t>
      </w:r>
      <w:r w:rsidRPr="00EB566A">
        <w:rPr>
          <w:rFonts w:ascii="Book Antiqua" w:hAnsi="Book Antiqua" w:cs="Arial"/>
          <w:lang w:eastAsia="cs-CZ"/>
        </w:rPr>
        <w:t>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color w:val="000000"/>
          <w:lang w:eastAsia="cs-CZ"/>
        </w:rPr>
        <w:t> a 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sou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innosti s 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m</w:t>
      </w:r>
      <w:r w:rsidRPr="00EB566A">
        <w:rPr>
          <w:rFonts w:ascii="Book Antiqua" w:hAnsi="Book Antiqua" w:cs="Arial"/>
          <w:color w:val="339966"/>
          <w:lang w:eastAsia="cs-CZ"/>
        </w:rPr>
        <w:t> </w:t>
      </w:r>
      <w:r w:rsidRPr="00EB566A">
        <w:rPr>
          <w:rFonts w:ascii="Book Antiqua" w:hAnsi="Book Antiqua" w:cs="Arial"/>
          <w:color w:val="000000"/>
          <w:lang w:eastAsia="cs-CZ"/>
        </w:rPr>
        <w:t>zajistit rozhodnutí k</w:t>
      </w:r>
      <w:r w:rsidRPr="00EB566A">
        <w:rPr>
          <w:color w:val="000000"/>
          <w:lang w:eastAsia="cs-CZ"/>
        </w:rPr>
        <w:t> </w:t>
      </w:r>
      <w:r w:rsidRPr="00EB566A">
        <w:rPr>
          <w:rFonts w:ascii="Book Antiqua" w:hAnsi="Book Antiqua" w:cs="Arial"/>
          <w:color w:val="000000"/>
          <w:lang w:eastAsia="cs-CZ"/>
        </w:rPr>
        <w:t>uveden</w:t>
      </w:r>
      <w:r w:rsidRPr="00EB566A">
        <w:rPr>
          <w:rFonts w:ascii="Book Antiqua" w:hAnsi="Book Antiqua" w:cs="Book Antiqua"/>
          <w:color w:val="000000"/>
          <w:lang w:eastAsia="cs-CZ"/>
        </w:rPr>
        <w:t>í </w:t>
      </w:r>
      <w:r w:rsidRPr="00EB566A">
        <w:rPr>
          <w:rFonts w:ascii="Book Antiqua" w:hAnsi="Book Antiqua" w:cs="Arial"/>
          <w:lang w:eastAsia="cs-CZ"/>
        </w:rPr>
        <w:t>Díla</w:t>
      </w:r>
      <w:r w:rsidRPr="00EB566A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047594E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2775D98F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Zajistit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4154E020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lastRenderedPageBreak/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34D98036" w:rsidR="00AB2967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Hradit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3F020161" w:rsidR="00AB2967" w:rsidRPr="001B00D6" w:rsidRDefault="00AB2967" w:rsidP="00EB566A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3D979864" w:rsidR="00AB2967" w:rsidRPr="00EB566A" w:rsidRDefault="00AB2967" w:rsidP="001C54B9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EB566A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74F74751" w:rsidR="00AB2967" w:rsidRPr="001B00D6" w:rsidRDefault="00AB2967" w:rsidP="001C54B9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0918DC7F" w:rsidR="00AB2967" w:rsidRPr="001B00D6" w:rsidRDefault="00AB2967" w:rsidP="001C54B9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21628141" w:rsidR="00AB2967" w:rsidRPr="001B00D6" w:rsidRDefault="00AB2967" w:rsidP="001C54B9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CD50EE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E13D1" w14:textId="77777777" w:rsidR="00CD50EE" w:rsidRDefault="00CD50EE" w:rsidP="00852575">
      <w:pPr>
        <w:spacing w:after="0" w:line="240" w:lineRule="auto"/>
      </w:pPr>
      <w:r>
        <w:separator/>
      </w:r>
    </w:p>
  </w:endnote>
  <w:endnote w:type="continuationSeparator" w:id="0">
    <w:p w14:paraId="10D7BCE4" w14:textId="77777777" w:rsidR="00CD50EE" w:rsidRDefault="00CD50EE" w:rsidP="00852575">
      <w:pPr>
        <w:spacing w:after="0" w:line="240" w:lineRule="auto"/>
      </w:pPr>
      <w:r>
        <w:continuationSeparator/>
      </w:r>
    </w:p>
  </w:endnote>
  <w:endnote w:type="continuationNotice" w:id="1">
    <w:p w14:paraId="34A3541A" w14:textId="77777777" w:rsidR="00CD50EE" w:rsidRDefault="00CD50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EBC0F" w14:textId="77777777" w:rsidR="00CD50EE" w:rsidRDefault="00CD50EE" w:rsidP="00852575">
      <w:pPr>
        <w:spacing w:after="0" w:line="240" w:lineRule="auto"/>
      </w:pPr>
      <w:r>
        <w:separator/>
      </w:r>
    </w:p>
  </w:footnote>
  <w:footnote w:type="continuationSeparator" w:id="0">
    <w:p w14:paraId="7DEBD580" w14:textId="77777777" w:rsidR="00CD50EE" w:rsidRDefault="00CD50EE" w:rsidP="00852575">
      <w:pPr>
        <w:spacing w:after="0" w:line="240" w:lineRule="auto"/>
      </w:pPr>
      <w:r>
        <w:continuationSeparator/>
      </w:r>
    </w:p>
  </w:footnote>
  <w:footnote w:type="continuationNotice" w:id="1">
    <w:p w14:paraId="24314608" w14:textId="77777777" w:rsidR="00CD50EE" w:rsidRDefault="00CD50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9A8B8" w14:textId="77777777" w:rsidR="0011760D" w:rsidRDefault="0011760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2BA7330" wp14:editId="45E1B1D5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0491D"/>
    <w:multiLevelType w:val="hybridMultilevel"/>
    <w:tmpl w:val="356850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F60926"/>
    <w:multiLevelType w:val="hybridMultilevel"/>
    <w:tmpl w:val="C2884DA8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C5CA6"/>
    <w:multiLevelType w:val="hybridMultilevel"/>
    <w:tmpl w:val="AEA68C84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17EC2E66">
      <w:start w:val="1"/>
      <w:numFmt w:val="upperLetter"/>
      <w:lvlText w:val="%2."/>
      <w:lvlJc w:val="left"/>
      <w:pPr>
        <w:ind w:left="1728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26105AD5"/>
    <w:multiLevelType w:val="hybridMultilevel"/>
    <w:tmpl w:val="EFA43136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B4E8E0C6"/>
    <w:lvl w:ilvl="0" w:tplc="CCD45A86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981383"/>
    <w:multiLevelType w:val="hybridMultilevel"/>
    <w:tmpl w:val="8D1E5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1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97CC6"/>
    <w:multiLevelType w:val="hybridMultilevel"/>
    <w:tmpl w:val="09A8D822"/>
    <w:lvl w:ilvl="0" w:tplc="A41C331E">
      <w:start w:val="1"/>
      <w:numFmt w:val="upperLetter"/>
      <w:lvlText w:val="%1."/>
      <w:lvlJc w:val="left"/>
      <w:pPr>
        <w:ind w:left="1004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33BACDB8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1AF4F04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2FC191D"/>
    <w:multiLevelType w:val="hybridMultilevel"/>
    <w:tmpl w:val="2CBA62D4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E7172D"/>
    <w:multiLevelType w:val="multilevel"/>
    <w:tmpl w:val="CC7C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973C55"/>
    <w:multiLevelType w:val="hybridMultilevel"/>
    <w:tmpl w:val="AB8A77EE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791536"/>
    <w:multiLevelType w:val="hybridMultilevel"/>
    <w:tmpl w:val="1BFA9632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6"/>
  </w:num>
  <w:num w:numId="4" w16cid:durableId="980883422">
    <w:abstractNumId w:val="31"/>
  </w:num>
  <w:num w:numId="5" w16cid:durableId="627783669">
    <w:abstractNumId w:val="20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2"/>
  </w:num>
  <w:num w:numId="9" w16cid:durableId="1918636015">
    <w:abstractNumId w:val="1"/>
  </w:num>
  <w:num w:numId="10" w16cid:durableId="55127808">
    <w:abstractNumId w:val="27"/>
  </w:num>
  <w:num w:numId="11" w16cid:durableId="998072533">
    <w:abstractNumId w:val="17"/>
  </w:num>
  <w:num w:numId="12" w16cid:durableId="827095782">
    <w:abstractNumId w:val="28"/>
  </w:num>
  <w:num w:numId="13" w16cid:durableId="176621881">
    <w:abstractNumId w:val="16"/>
  </w:num>
  <w:num w:numId="14" w16cid:durableId="391122528">
    <w:abstractNumId w:val="4"/>
  </w:num>
  <w:num w:numId="15" w16cid:durableId="1567450582">
    <w:abstractNumId w:val="19"/>
  </w:num>
  <w:num w:numId="16" w16cid:durableId="2517429">
    <w:abstractNumId w:val="21"/>
  </w:num>
  <w:num w:numId="17" w16cid:durableId="755437552">
    <w:abstractNumId w:val="5"/>
  </w:num>
  <w:num w:numId="18" w16cid:durableId="1037513724">
    <w:abstractNumId w:val="7"/>
  </w:num>
  <w:num w:numId="19" w16cid:durableId="1859274438">
    <w:abstractNumId w:val="22"/>
  </w:num>
  <w:num w:numId="20" w16cid:durableId="189295098">
    <w:abstractNumId w:val="29"/>
  </w:num>
  <w:num w:numId="21" w16cid:durableId="1475561556">
    <w:abstractNumId w:val="36"/>
  </w:num>
  <w:num w:numId="22" w16cid:durableId="1814831290">
    <w:abstractNumId w:val="3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3"/>
  </w:num>
  <w:num w:numId="26" w16cid:durableId="422532613">
    <w:abstractNumId w:val="15"/>
  </w:num>
  <w:num w:numId="27" w16cid:durableId="1523088571">
    <w:abstractNumId w:val="9"/>
  </w:num>
  <w:num w:numId="28" w16cid:durableId="456799426">
    <w:abstractNumId w:val="25"/>
  </w:num>
  <w:num w:numId="29" w16cid:durableId="444353501">
    <w:abstractNumId w:val="2"/>
  </w:num>
  <w:num w:numId="30" w16cid:durableId="1470706655">
    <w:abstractNumId w:val="18"/>
  </w:num>
  <w:num w:numId="31" w16cid:durableId="1285501345">
    <w:abstractNumId w:val="10"/>
  </w:num>
  <w:num w:numId="32" w16cid:durableId="499008735">
    <w:abstractNumId w:val="24"/>
  </w:num>
  <w:num w:numId="33" w16cid:durableId="1604723622">
    <w:abstractNumId w:val="26"/>
  </w:num>
  <w:num w:numId="34" w16cid:durableId="2145077929">
    <w:abstractNumId w:val="8"/>
  </w:num>
  <w:num w:numId="35" w16cid:durableId="1735079091">
    <w:abstractNumId w:val="30"/>
  </w:num>
  <w:num w:numId="36" w16cid:durableId="560874082">
    <w:abstractNumId w:val="33"/>
  </w:num>
  <w:num w:numId="37" w16cid:durableId="355161331">
    <w:abstractNumId w:val="11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Šimon Dvořák">
    <w15:presenceInfo w15:providerId="None" w15:userId="Šimon Dvořá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EE1"/>
    <w:rsid w:val="000B3F94"/>
    <w:rsid w:val="000C3773"/>
    <w:rsid w:val="000C3A34"/>
    <w:rsid w:val="000C59C1"/>
    <w:rsid w:val="000C6641"/>
    <w:rsid w:val="000D0206"/>
    <w:rsid w:val="000D2156"/>
    <w:rsid w:val="000D409F"/>
    <w:rsid w:val="000D7C94"/>
    <w:rsid w:val="000D7D19"/>
    <w:rsid w:val="000E0CF7"/>
    <w:rsid w:val="000E1DED"/>
    <w:rsid w:val="000E7684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820"/>
    <w:rsid w:val="001A7D34"/>
    <w:rsid w:val="001A7EE2"/>
    <w:rsid w:val="001B00D6"/>
    <w:rsid w:val="001B2C92"/>
    <w:rsid w:val="001B46A3"/>
    <w:rsid w:val="001C3D77"/>
    <w:rsid w:val="001C54B9"/>
    <w:rsid w:val="001D0853"/>
    <w:rsid w:val="001D0ACD"/>
    <w:rsid w:val="001E0FA3"/>
    <w:rsid w:val="001E4D71"/>
    <w:rsid w:val="001E5112"/>
    <w:rsid w:val="001F0EB7"/>
    <w:rsid w:val="001F63AC"/>
    <w:rsid w:val="00201135"/>
    <w:rsid w:val="00205502"/>
    <w:rsid w:val="00210496"/>
    <w:rsid w:val="00210A2F"/>
    <w:rsid w:val="002112B2"/>
    <w:rsid w:val="0021293A"/>
    <w:rsid w:val="00223C55"/>
    <w:rsid w:val="00225653"/>
    <w:rsid w:val="00225E4F"/>
    <w:rsid w:val="00227D1A"/>
    <w:rsid w:val="002324C7"/>
    <w:rsid w:val="00252FA9"/>
    <w:rsid w:val="002560C2"/>
    <w:rsid w:val="00261262"/>
    <w:rsid w:val="00270372"/>
    <w:rsid w:val="002716A9"/>
    <w:rsid w:val="002745A6"/>
    <w:rsid w:val="00280FEF"/>
    <w:rsid w:val="002868AA"/>
    <w:rsid w:val="0028751C"/>
    <w:rsid w:val="002B6B15"/>
    <w:rsid w:val="002C1424"/>
    <w:rsid w:val="002C22D9"/>
    <w:rsid w:val="002C65CC"/>
    <w:rsid w:val="002C7DF4"/>
    <w:rsid w:val="002D43F0"/>
    <w:rsid w:val="002E0671"/>
    <w:rsid w:val="002E09D7"/>
    <w:rsid w:val="002E177B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326DB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3A3E"/>
    <w:rsid w:val="00391602"/>
    <w:rsid w:val="0039287E"/>
    <w:rsid w:val="00392BA1"/>
    <w:rsid w:val="00393BC6"/>
    <w:rsid w:val="003A357C"/>
    <w:rsid w:val="003A4BBA"/>
    <w:rsid w:val="003A7699"/>
    <w:rsid w:val="003B30C3"/>
    <w:rsid w:val="003C0792"/>
    <w:rsid w:val="003C274C"/>
    <w:rsid w:val="003C4DEA"/>
    <w:rsid w:val="003D2EE1"/>
    <w:rsid w:val="003D5671"/>
    <w:rsid w:val="003E2C8B"/>
    <w:rsid w:val="003E3FD9"/>
    <w:rsid w:val="003F2CB0"/>
    <w:rsid w:val="003F4284"/>
    <w:rsid w:val="0040295B"/>
    <w:rsid w:val="00410E4B"/>
    <w:rsid w:val="0041191A"/>
    <w:rsid w:val="004221FA"/>
    <w:rsid w:val="00431876"/>
    <w:rsid w:val="004340EC"/>
    <w:rsid w:val="00434813"/>
    <w:rsid w:val="00436000"/>
    <w:rsid w:val="00440CED"/>
    <w:rsid w:val="00450897"/>
    <w:rsid w:val="00451C8D"/>
    <w:rsid w:val="00452345"/>
    <w:rsid w:val="00460CF8"/>
    <w:rsid w:val="004615DC"/>
    <w:rsid w:val="00462EC7"/>
    <w:rsid w:val="00465CE1"/>
    <w:rsid w:val="00472096"/>
    <w:rsid w:val="00472FEA"/>
    <w:rsid w:val="00473EC4"/>
    <w:rsid w:val="00474B05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B75AE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7C08"/>
    <w:rsid w:val="005E11D4"/>
    <w:rsid w:val="005F168D"/>
    <w:rsid w:val="005F55A1"/>
    <w:rsid w:val="0061064A"/>
    <w:rsid w:val="00610D44"/>
    <w:rsid w:val="006159EC"/>
    <w:rsid w:val="00616C5C"/>
    <w:rsid w:val="00642511"/>
    <w:rsid w:val="00651AF1"/>
    <w:rsid w:val="00664003"/>
    <w:rsid w:val="006649F7"/>
    <w:rsid w:val="00666A4C"/>
    <w:rsid w:val="00667915"/>
    <w:rsid w:val="0067351A"/>
    <w:rsid w:val="00677FE0"/>
    <w:rsid w:val="00683912"/>
    <w:rsid w:val="006844A9"/>
    <w:rsid w:val="00687015"/>
    <w:rsid w:val="00692391"/>
    <w:rsid w:val="0069596E"/>
    <w:rsid w:val="0069684F"/>
    <w:rsid w:val="006A0329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C73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5577"/>
    <w:rsid w:val="00785AB7"/>
    <w:rsid w:val="007965FA"/>
    <w:rsid w:val="0079791B"/>
    <w:rsid w:val="007A1C30"/>
    <w:rsid w:val="007A52A6"/>
    <w:rsid w:val="007A590F"/>
    <w:rsid w:val="007B1070"/>
    <w:rsid w:val="007B462B"/>
    <w:rsid w:val="007C5832"/>
    <w:rsid w:val="007C68DB"/>
    <w:rsid w:val="007D1D7F"/>
    <w:rsid w:val="007D5EBF"/>
    <w:rsid w:val="007D7F36"/>
    <w:rsid w:val="007E0C2C"/>
    <w:rsid w:val="007E281B"/>
    <w:rsid w:val="007E6B44"/>
    <w:rsid w:val="007E7737"/>
    <w:rsid w:val="007F0432"/>
    <w:rsid w:val="008062EB"/>
    <w:rsid w:val="0080D6C2"/>
    <w:rsid w:val="00811C29"/>
    <w:rsid w:val="00815B07"/>
    <w:rsid w:val="0081763A"/>
    <w:rsid w:val="00821DC4"/>
    <w:rsid w:val="0082273A"/>
    <w:rsid w:val="00824009"/>
    <w:rsid w:val="008267AC"/>
    <w:rsid w:val="00830A34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639D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4D2D"/>
    <w:rsid w:val="009F6E6B"/>
    <w:rsid w:val="00A11EFA"/>
    <w:rsid w:val="00A23209"/>
    <w:rsid w:val="00A23E73"/>
    <w:rsid w:val="00A265DE"/>
    <w:rsid w:val="00A272A6"/>
    <w:rsid w:val="00A27FB0"/>
    <w:rsid w:val="00A40BC3"/>
    <w:rsid w:val="00A4549F"/>
    <w:rsid w:val="00A53BE3"/>
    <w:rsid w:val="00A600B1"/>
    <w:rsid w:val="00A6458D"/>
    <w:rsid w:val="00A67DE8"/>
    <w:rsid w:val="00A70D02"/>
    <w:rsid w:val="00A74A7A"/>
    <w:rsid w:val="00A80560"/>
    <w:rsid w:val="00A95EE3"/>
    <w:rsid w:val="00AB2967"/>
    <w:rsid w:val="00AB2D0F"/>
    <w:rsid w:val="00AB5433"/>
    <w:rsid w:val="00AB68CB"/>
    <w:rsid w:val="00AB7470"/>
    <w:rsid w:val="00AB79BE"/>
    <w:rsid w:val="00AC3CDD"/>
    <w:rsid w:val="00AD08BB"/>
    <w:rsid w:val="00AD1FEA"/>
    <w:rsid w:val="00AD251A"/>
    <w:rsid w:val="00AD6A73"/>
    <w:rsid w:val="00AE403A"/>
    <w:rsid w:val="00AE6EFF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5180"/>
    <w:rsid w:val="00BD54F7"/>
    <w:rsid w:val="00BF7265"/>
    <w:rsid w:val="00C05805"/>
    <w:rsid w:val="00C069AF"/>
    <w:rsid w:val="00C07A8A"/>
    <w:rsid w:val="00C263CD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44F2"/>
    <w:rsid w:val="00CB1533"/>
    <w:rsid w:val="00CB3316"/>
    <w:rsid w:val="00CB49F5"/>
    <w:rsid w:val="00CB4A67"/>
    <w:rsid w:val="00CC0BC6"/>
    <w:rsid w:val="00CC56B1"/>
    <w:rsid w:val="00CD04A5"/>
    <w:rsid w:val="00CD252C"/>
    <w:rsid w:val="00CD50EE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6326"/>
    <w:rsid w:val="00D37370"/>
    <w:rsid w:val="00D3765D"/>
    <w:rsid w:val="00D40574"/>
    <w:rsid w:val="00D41DAE"/>
    <w:rsid w:val="00D42749"/>
    <w:rsid w:val="00D4571B"/>
    <w:rsid w:val="00D50458"/>
    <w:rsid w:val="00D52486"/>
    <w:rsid w:val="00D559F3"/>
    <w:rsid w:val="00D60DA1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3088"/>
    <w:rsid w:val="00EB05C6"/>
    <w:rsid w:val="00EB566A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6EA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B65FA"/>
    <w:rsid w:val="00FC46AB"/>
    <w:rsid w:val="00FD102D"/>
    <w:rsid w:val="00FD5BEE"/>
    <w:rsid w:val="00FE10CB"/>
    <w:rsid w:val="00FE4EF5"/>
    <w:rsid w:val="00FF07A7"/>
    <w:rsid w:val="00FF3264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FF0EC5-7E77-4ABB-AD5D-793BE53C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15</Pages>
  <Words>4211</Words>
  <Characters>24851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177</cp:revision>
  <cp:lastPrinted>2019-03-08T12:33:00Z</cp:lastPrinted>
  <dcterms:created xsi:type="dcterms:W3CDTF">2022-01-19T13:49:00Z</dcterms:created>
  <dcterms:modified xsi:type="dcterms:W3CDTF">2024-03-06T11:10:00Z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